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D1E1D" w14:textId="379CD732" w:rsidR="006E5D65" w:rsidRPr="00E960BB" w:rsidRDefault="00997F14" w:rsidP="6360DE9B">
      <w:pPr>
        <w:spacing w:line="240" w:lineRule="auto"/>
        <w:jc w:val="right"/>
        <w:rPr>
          <w:rFonts w:ascii="Corbel" w:hAnsi="Corbel"/>
          <w:i/>
          <w:iCs/>
        </w:rPr>
      </w:pPr>
      <w:r w:rsidRPr="6360DE9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360DE9B">
        <w:rPr>
          <w:rFonts w:ascii="Corbel" w:hAnsi="Corbel"/>
          <w:i/>
          <w:iCs/>
        </w:rPr>
        <w:t xml:space="preserve">Załącznik nr </w:t>
      </w:r>
      <w:r w:rsidR="006F31E2" w:rsidRPr="6360DE9B">
        <w:rPr>
          <w:rFonts w:ascii="Corbel" w:hAnsi="Corbel"/>
          <w:i/>
          <w:iCs/>
        </w:rPr>
        <w:t>1.5</w:t>
      </w:r>
      <w:r w:rsidR="00D8678B" w:rsidRPr="6360DE9B">
        <w:rPr>
          <w:rFonts w:ascii="Corbel" w:hAnsi="Corbel"/>
          <w:i/>
          <w:iCs/>
        </w:rPr>
        <w:t xml:space="preserve"> do Zarządzenia</w:t>
      </w:r>
      <w:r w:rsidR="002A22BF" w:rsidRPr="6360DE9B">
        <w:rPr>
          <w:rFonts w:ascii="Corbel" w:hAnsi="Corbel"/>
          <w:i/>
          <w:iCs/>
        </w:rPr>
        <w:t xml:space="preserve"> Rektora UR </w:t>
      </w:r>
      <w:r w:rsidR="00CD6897" w:rsidRPr="6360DE9B">
        <w:rPr>
          <w:rFonts w:ascii="Corbel" w:hAnsi="Corbel"/>
          <w:i/>
          <w:iCs/>
        </w:rPr>
        <w:t xml:space="preserve">nr </w:t>
      </w:r>
      <w:r w:rsidR="00B17A2D" w:rsidRPr="00B17A2D">
        <w:rPr>
          <w:rFonts w:ascii="Corbel" w:hAnsi="Corbel"/>
          <w:i/>
          <w:iCs/>
        </w:rPr>
        <w:t>61/2025</w:t>
      </w:r>
    </w:p>
    <w:p w14:paraId="6998FE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998E" w14:textId="49B131AC" w:rsidR="0085747A" w:rsidRPr="009C54AE" w:rsidRDefault="0071620A" w:rsidP="108B3AD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360DE9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360DE9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E52A6" w:rsidRPr="6360DE9B">
        <w:rPr>
          <w:rFonts w:ascii="Corbel" w:hAnsi="Corbel"/>
          <w:b/>
          <w:bCs/>
          <w:smallCaps/>
          <w:sz w:val="24"/>
          <w:szCs w:val="24"/>
        </w:rPr>
        <w:t>202</w:t>
      </w:r>
      <w:r w:rsidR="0022621D">
        <w:rPr>
          <w:rFonts w:ascii="Corbel" w:hAnsi="Corbel"/>
          <w:b/>
          <w:bCs/>
          <w:smallCaps/>
          <w:sz w:val="24"/>
          <w:szCs w:val="24"/>
        </w:rPr>
        <w:t>5</w:t>
      </w:r>
      <w:r w:rsidR="006E52A6" w:rsidRPr="6360DE9B">
        <w:rPr>
          <w:rFonts w:ascii="Corbel" w:hAnsi="Corbel"/>
          <w:b/>
          <w:bCs/>
          <w:smallCaps/>
          <w:sz w:val="24"/>
          <w:szCs w:val="24"/>
        </w:rPr>
        <w:t>-202</w:t>
      </w:r>
      <w:r w:rsidR="0022621D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6360DE9B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1E21E9CB" w14:textId="23144B5A" w:rsidR="0022621D" w:rsidRDefault="00EA4832" w:rsidP="00B17A2D">
      <w:pPr>
        <w:spacing w:after="120" w:line="240" w:lineRule="exact"/>
        <w:jc w:val="both"/>
        <w:rPr>
          <w:rFonts w:ascii="Corbel" w:hAnsi="Corbel"/>
          <w:sz w:val="20"/>
          <w:szCs w:val="20"/>
        </w:rPr>
      </w:pPr>
      <w:r w:rsidRPr="6360DE9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6360DE9B">
        <w:rPr>
          <w:rFonts w:ascii="Corbel" w:hAnsi="Corbel"/>
          <w:i/>
          <w:iCs/>
          <w:sz w:val="20"/>
          <w:szCs w:val="20"/>
        </w:rPr>
        <w:t>(skrajne daty</w:t>
      </w:r>
      <w:r w:rsidR="0085747A" w:rsidRPr="6360DE9B">
        <w:rPr>
          <w:rFonts w:ascii="Corbel" w:hAnsi="Corbel"/>
          <w:sz w:val="20"/>
          <w:szCs w:val="20"/>
        </w:rPr>
        <w:t>)</w:t>
      </w:r>
    </w:p>
    <w:p w14:paraId="1C98AEEA" w14:textId="6B26B9F6" w:rsidR="00445970" w:rsidRPr="0022621D" w:rsidRDefault="00C069E8" w:rsidP="108B3AD9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id="0" w:author="Anna Pikus" w:date="2023-08-01T11:16:00Z">
        <w:r w:rsidR="00840AA0">
          <w:rPr>
            <w:rFonts w:ascii="Corbel" w:hAnsi="Corbel"/>
            <w:sz w:val="20"/>
            <w:szCs w:val="20"/>
          </w:rPr>
          <w:tab/>
        </w:r>
      </w:ins>
      <w:r w:rsidRPr="0022621D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E52A6" w:rsidRPr="0022621D">
        <w:rPr>
          <w:rFonts w:ascii="Corbel" w:hAnsi="Corbel"/>
          <w:b/>
          <w:bCs/>
          <w:sz w:val="24"/>
          <w:szCs w:val="24"/>
        </w:rPr>
        <w:t>202</w:t>
      </w:r>
      <w:r w:rsidR="0022621D">
        <w:rPr>
          <w:rFonts w:ascii="Corbel" w:hAnsi="Corbel"/>
          <w:b/>
          <w:bCs/>
          <w:sz w:val="24"/>
          <w:szCs w:val="24"/>
        </w:rPr>
        <w:t>6</w:t>
      </w:r>
      <w:r w:rsidR="006E52A6" w:rsidRPr="0022621D">
        <w:rPr>
          <w:rFonts w:ascii="Corbel" w:hAnsi="Corbel"/>
          <w:b/>
          <w:bCs/>
          <w:sz w:val="24"/>
          <w:szCs w:val="24"/>
        </w:rPr>
        <w:t>/202</w:t>
      </w:r>
      <w:r w:rsidR="0022621D">
        <w:rPr>
          <w:rFonts w:ascii="Corbel" w:hAnsi="Corbel"/>
          <w:b/>
          <w:bCs/>
          <w:sz w:val="24"/>
          <w:szCs w:val="24"/>
        </w:rPr>
        <w:t>7</w:t>
      </w:r>
    </w:p>
    <w:p w14:paraId="287B10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B12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9C54AE" w14:paraId="7EFBB727" w14:textId="77777777" w:rsidTr="2ABC33A2">
        <w:tc>
          <w:tcPr>
            <w:tcW w:w="4678" w:type="dxa"/>
            <w:vAlign w:val="center"/>
          </w:tcPr>
          <w:p w14:paraId="393F33DF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48B5BC0A" w14:textId="77777777" w:rsidR="0085747A" w:rsidRPr="00C069E8" w:rsidRDefault="00F03C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Sztuka prowadzenia wywiadu socjologicznego</w:t>
            </w:r>
          </w:p>
        </w:tc>
      </w:tr>
      <w:tr w:rsidR="0085747A" w:rsidRPr="009C54AE" w14:paraId="0378AE90" w14:textId="77777777" w:rsidTr="2ABC33A2">
        <w:tc>
          <w:tcPr>
            <w:tcW w:w="4678" w:type="dxa"/>
            <w:vAlign w:val="center"/>
          </w:tcPr>
          <w:p w14:paraId="19AE461C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D450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103" w:type="dxa"/>
            <w:vAlign w:val="center"/>
          </w:tcPr>
          <w:p w14:paraId="4DC46C39" w14:textId="72BAD7D9" w:rsidR="0085747A" w:rsidRPr="009C54AE" w:rsidRDefault="00F03CA0" w:rsidP="2ABC3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7A35E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2ABC33A2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840AA0" w:rsidRPr="2ABC33A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F03CA0" w:rsidRPr="009C54AE" w14:paraId="71185440" w14:textId="77777777" w:rsidTr="2ABC33A2">
        <w:tc>
          <w:tcPr>
            <w:tcW w:w="4678" w:type="dxa"/>
            <w:vAlign w:val="center"/>
          </w:tcPr>
          <w:p w14:paraId="47CD7459" w14:textId="77777777" w:rsidR="00F03CA0" w:rsidRPr="00FD4506" w:rsidRDefault="00F03C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2FF5505A" w14:textId="4B4FEC47" w:rsidR="00F03CA0" w:rsidRPr="009C54AE" w:rsidRDefault="0022621D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F03CA0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F03CA0" w:rsidRPr="009C54AE" w14:paraId="65F6928A" w14:textId="77777777" w:rsidTr="2ABC33A2">
        <w:tc>
          <w:tcPr>
            <w:tcW w:w="4678" w:type="dxa"/>
            <w:vAlign w:val="center"/>
          </w:tcPr>
          <w:p w14:paraId="4D6506F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7CA4645" w14:textId="627FA990" w:rsidR="00F03CA0" w:rsidRPr="009C54AE" w:rsidRDefault="00CE26DD" w:rsidP="2ABC3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03CA0" w:rsidRPr="009C54AE" w14:paraId="392BE4AD" w14:textId="77777777" w:rsidTr="2ABC33A2">
        <w:tc>
          <w:tcPr>
            <w:tcW w:w="4678" w:type="dxa"/>
            <w:vAlign w:val="center"/>
          </w:tcPr>
          <w:p w14:paraId="3F60B1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7B7E5911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F03CA0" w:rsidRPr="009C54AE" w14:paraId="0A739D50" w14:textId="77777777" w:rsidTr="2ABC33A2">
        <w:tc>
          <w:tcPr>
            <w:tcW w:w="4678" w:type="dxa"/>
            <w:vAlign w:val="center"/>
          </w:tcPr>
          <w:p w14:paraId="63F092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F293219" w14:textId="77777777" w:rsidR="00F03CA0" w:rsidRPr="0022621D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21D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03CA0" w:rsidRPr="009C54AE" w14:paraId="3B97246C" w14:textId="77777777" w:rsidTr="2ABC33A2">
        <w:tc>
          <w:tcPr>
            <w:tcW w:w="4678" w:type="dxa"/>
            <w:vAlign w:val="center"/>
          </w:tcPr>
          <w:p w14:paraId="1066AA55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03" w:type="dxa"/>
            <w:vAlign w:val="center"/>
          </w:tcPr>
          <w:p w14:paraId="4DA12F0F" w14:textId="77777777" w:rsidR="00F03CA0" w:rsidRPr="0022621D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21D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03CA0" w:rsidRPr="009C54AE" w14:paraId="396C03C1" w14:textId="77777777" w:rsidTr="2ABC33A2">
        <w:tc>
          <w:tcPr>
            <w:tcW w:w="4678" w:type="dxa"/>
            <w:vAlign w:val="center"/>
          </w:tcPr>
          <w:p w14:paraId="305D1223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7D8D8674" w14:textId="07EBAF8F" w:rsidR="00F03CA0" w:rsidRPr="0022621D" w:rsidRDefault="007A35EF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03CA0" w:rsidRPr="0022621D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03CA0" w:rsidRPr="009C54AE" w14:paraId="3EC8154C" w14:textId="77777777" w:rsidTr="2ABC33A2">
        <w:tc>
          <w:tcPr>
            <w:tcW w:w="4678" w:type="dxa"/>
            <w:vAlign w:val="center"/>
          </w:tcPr>
          <w:p w14:paraId="7FD8E770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3F33BC35" w14:textId="6C2C0BC7" w:rsidR="00F03CA0" w:rsidRPr="0022621D" w:rsidRDefault="0022621D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03CA0" w:rsidRPr="0022621D">
              <w:rPr>
                <w:rFonts w:ascii="Corbel" w:hAnsi="Corbel"/>
                <w:b w:val="0"/>
                <w:bCs/>
                <w:sz w:val="24"/>
                <w:szCs w:val="24"/>
              </w:rPr>
              <w:t>ok 2, semestr IV</w:t>
            </w:r>
          </w:p>
        </w:tc>
      </w:tr>
      <w:tr w:rsidR="00F03CA0" w:rsidRPr="009C54AE" w14:paraId="3BC0EA34" w14:textId="77777777" w:rsidTr="2ABC33A2">
        <w:tc>
          <w:tcPr>
            <w:tcW w:w="4678" w:type="dxa"/>
            <w:vAlign w:val="center"/>
          </w:tcPr>
          <w:p w14:paraId="1CE5C87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6497958" w14:textId="7A5C2951" w:rsidR="00F03CA0" w:rsidRPr="009C54AE" w:rsidRDefault="00C069E8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03CA0" w:rsidRPr="009C54AE" w14:paraId="75A6C607" w14:textId="77777777" w:rsidTr="2ABC33A2">
        <w:tc>
          <w:tcPr>
            <w:tcW w:w="4678" w:type="dxa"/>
            <w:vAlign w:val="center"/>
          </w:tcPr>
          <w:p w14:paraId="72E5A06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6E48B077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03CA0" w:rsidRPr="009C54AE" w14:paraId="63D69A26" w14:textId="77777777" w:rsidTr="2ABC33A2">
        <w:tc>
          <w:tcPr>
            <w:tcW w:w="4678" w:type="dxa"/>
            <w:vAlign w:val="center"/>
          </w:tcPr>
          <w:p w14:paraId="1A08040A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408FB319" w14:textId="27620064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F03CA0" w:rsidRPr="009C54AE" w14:paraId="57DE9B98" w14:textId="77777777" w:rsidTr="2ABC33A2">
        <w:tc>
          <w:tcPr>
            <w:tcW w:w="4678" w:type="dxa"/>
            <w:vAlign w:val="center"/>
          </w:tcPr>
          <w:p w14:paraId="3AE49C5D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F4F7F96" w14:textId="6BC219B0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12040B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02812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5D044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7A6C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1008"/>
        <w:gridCol w:w="864"/>
        <w:gridCol w:w="864"/>
        <w:gridCol w:w="864"/>
        <w:gridCol w:w="963"/>
        <w:gridCol w:w="963"/>
        <w:gridCol w:w="963"/>
      </w:tblGrid>
      <w:tr w:rsidR="00015B8F" w:rsidRPr="009C54AE" w14:paraId="3594DD8D" w14:textId="77777777" w:rsidTr="6360DE9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0C9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384C4D49" w14:textId="77777777" w:rsidR="00015B8F" w:rsidRPr="00FD4506" w:rsidRDefault="002B5EA0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D450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C12F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15D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DD48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684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B1C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CD0B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D77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D4F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D98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D450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6423C8A8" w14:textId="77777777" w:rsidTr="6360DE9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3035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2DC1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069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0A2D" w14:textId="4E1EE87F" w:rsidR="00015B8F" w:rsidRPr="009C54AE" w:rsidRDefault="007A35E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E5E4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EFB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5C3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849F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85E0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D277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53E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D5CCC4" w14:textId="77777777" w:rsidR="00923D7D" w:rsidRPr="009C54AE" w:rsidRDefault="00923D7D" w:rsidP="006863F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1D5F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91B7E7" w14:textId="77777777" w:rsidR="00C069E8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D58756" w14:textId="268196D0" w:rsidR="0085747A" w:rsidRPr="009C54AE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DE5E47"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B5DE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337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8EE546" w14:textId="249C5E0A" w:rsidR="00E22FBC" w:rsidRPr="009C54AE" w:rsidRDefault="00E22FBC" w:rsidP="6360DE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360DE9B">
        <w:rPr>
          <w:rFonts w:ascii="Corbel" w:hAnsi="Corbel"/>
          <w:smallCaps w:val="0"/>
        </w:rPr>
        <w:t xml:space="preserve">1.3 </w:t>
      </w:r>
      <w:r>
        <w:tab/>
      </w:r>
      <w:r w:rsidRPr="6360DE9B">
        <w:rPr>
          <w:rFonts w:ascii="Corbel" w:hAnsi="Corbel"/>
          <w:smallCaps w:val="0"/>
        </w:rPr>
        <w:t>For</w:t>
      </w:r>
      <w:r w:rsidR="00445970" w:rsidRPr="6360DE9B">
        <w:rPr>
          <w:rFonts w:ascii="Corbel" w:hAnsi="Corbel"/>
          <w:smallCaps w:val="0"/>
        </w:rPr>
        <w:t xml:space="preserve">ma zaliczenia przedmiotu </w:t>
      </w:r>
      <w:r w:rsidRPr="6360DE9B">
        <w:rPr>
          <w:rFonts w:ascii="Corbel" w:hAnsi="Corbel"/>
          <w:smallCaps w:val="0"/>
        </w:rPr>
        <w:t xml:space="preserve">(z toku) </w:t>
      </w:r>
      <w:r w:rsidRPr="6360DE9B">
        <w:rPr>
          <w:rFonts w:ascii="Corbel" w:hAnsi="Corbel"/>
          <w:b w:val="0"/>
          <w:smallCaps w:val="0"/>
        </w:rPr>
        <w:t>(egzamin, zaliczenie z oceną, zaliczenie bez oceny)</w:t>
      </w:r>
    </w:p>
    <w:p w14:paraId="548370F8" w14:textId="77777777" w:rsidR="00C069E8" w:rsidRDefault="00C069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E8965" w14:textId="77777777" w:rsidR="009C54AE" w:rsidRDefault="00DE5E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3E9AE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3B06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4902A4" w14:textId="77777777" w:rsidR="00C069E8" w:rsidRPr="009C54AE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1F091" w14:textId="77777777" w:rsidTr="00745302">
        <w:tc>
          <w:tcPr>
            <w:tcW w:w="9670" w:type="dxa"/>
          </w:tcPr>
          <w:p w14:paraId="57F37FFD" w14:textId="583EF152" w:rsidR="0085747A" w:rsidRPr="009C54AE" w:rsidRDefault="004E6622" w:rsidP="00C069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po</w:t>
            </w: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siada ugruntowaną wiedzę 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akresu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socjologii,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metod i technik badawczych w naukach społecznych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oraz psychologii społecznej.</w:t>
            </w:r>
          </w:p>
        </w:tc>
      </w:tr>
    </w:tbl>
    <w:p w14:paraId="1AF6B47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12886" w14:textId="05C559E0" w:rsidR="6360DE9B" w:rsidRDefault="6360DE9B">
      <w:r>
        <w:br w:type="page"/>
      </w:r>
    </w:p>
    <w:p w14:paraId="0576A94E" w14:textId="4E0CE32F" w:rsidR="0085747A" w:rsidRPr="00C05F44" w:rsidRDefault="0071620A" w:rsidP="6360DE9B">
      <w:pPr>
        <w:pStyle w:val="Punktygwne"/>
        <w:spacing w:before="0" w:after="0"/>
        <w:rPr>
          <w:rFonts w:ascii="Corbel" w:hAnsi="Corbel"/>
        </w:rPr>
      </w:pPr>
      <w:r w:rsidRPr="6360DE9B">
        <w:rPr>
          <w:rFonts w:ascii="Corbel" w:hAnsi="Corbel"/>
        </w:rPr>
        <w:lastRenderedPageBreak/>
        <w:t>3.</w:t>
      </w:r>
      <w:r w:rsidR="0085747A" w:rsidRPr="6360DE9B">
        <w:rPr>
          <w:rFonts w:ascii="Corbel" w:hAnsi="Corbel"/>
        </w:rPr>
        <w:t xml:space="preserve"> </w:t>
      </w:r>
      <w:r w:rsidR="00A84C85" w:rsidRPr="6360DE9B">
        <w:rPr>
          <w:rFonts w:ascii="Corbel" w:hAnsi="Corbel"/>
        </w:rPr>
        <w:t>cele, efekty uczenia się</w:t>
      </w:r>
      <w:r w:rsidR="0085747A" w:rsidRPr="6360DE9B">
        <w:rPr>
          <w:rFonts w:ascii="Corbel" w:hAnsi="Corbel"/>
        </w:rPr>
        <w:t>, treści Programowe i stosowane metody Dydaktyczne</w:t>
      </w:r>
    </w:p>
    <w:p w14:paraId="3449C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726CA" w14:textId="77777777" w:rsidR="00BE10A6" w:rsidRDefault="0071620A" w:rsidP="006863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59F461" w14:textId="77777777" w:rsidR="00C069E8" w:rsidRPr="006863FA" w:rsidRDefault="00C069E8" w:rsidP="006863F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2D2D815" w14:textId="77777777" w:rsidTr="00923D7D">
        <w:tc>
          <w:tcPr>
            <w:tcW w:w="851" w:type="dxa"/>
            <w:vAlign w:val="center"/>
          </w:tcPr>
          <w:p w14:paraId="14E7D180" w14:textId="77777777" w:rsidR="0085747A" w:rsidRPr="00FD45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5CE53B" w14:textId="4445CB3D" w:rsidR="0085747A" w:rsidRPr="00FD4506" w:rsidRDefault="004E66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studentom wiedzy na temat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prowadzenia badań socjologicznych</w:t>
            </w:r>
          </w:p>
        </w:tc>
      </w:tr>
      <w:tr w:rsidR="0085747A" w:rsidRPr="009C54AE" w14:paraId="1C39BB65" w14:textId="77777777" w:rsidTr="00923D7D">
        <w:tc>
          <w:tcPr>
            <w:tcW w:w="851" w:type="dxa"/>
            <w:vAlign w:val="center"/>
          </w:tcPr>
          <w:p w14:paraId="5DB87AB0" w14:textId="77777777" w:rsidR="0085747A" w:rsidRPr="00FD4506" w:rsidRDefault="006A0F2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947A2B5" w14:textId="66513A88" w:rsidR="0085747A" w:rsidRPr="00FD4506" w:rsidRDefault="004E6622" w:rsidP="006A0F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prowadzenia badań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następującymi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narzędziami: kwestionariusz wywiadu (standaryzowany), scenariusz indywidualnego wywiadu pogłębionego, scenariusz zogniskowanego wywiadu grupowego.</w:t>
            </w:r>
          </w:p>
        </w:tc>
      </w:tr>
    </w:tbl>
    <w:p w14:paraId="6DD6C9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34C88" w14:textId="77777777" w:rsidR="001D7B54" w:rsidRDefault="009F4610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0E74E" w14:textId="77777777" w:rsidR="00C069E8" w:rsidRPr="009C54AE" w:rsidRDefault="00C069E8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CC2059" w14:textId="77777777" w:rsidTr="0071620A">
        <w:tc>
          <w:tcPr>
            <w:tcW w:w="1701" w:type="dxa"/>
            <w:vAlign w:val="center"/>
          </w:tcPr>
          <w:p w14:paraId="6D9BEC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C239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31EE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96EEDB" w14:textId="77777777" w:rsidTr="005E6E85">
        <w:tc>
          <w:tcPr>
            <w:tcW w:w="1701" w:type="dxa"/>
          </w:tcPr>
          <w:p w14:paraId="5C01C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84C8A" w14:textId="35BA1D3F" w:rsidR="00A14355" w:rsidRPr="00A14355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zna </w:t>
            </w:r>
            <w:r w:rsid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różne sposoby zbierania danych empirycznych i dzięki nim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opis</w:t>
            </w:r>
            <w:r w:rsid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struktury i instytucje społeczne oraz procesy w nich i między nimi zachodzące</w:t>
            </w:r>
            <w:r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329D1763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863363E" w14:textId="77777777" w:rsidTr="005E6E85">
        <w:tc>
          <w:tcPr>
            <w:tcW w:w="1701" w:type="dxa"/>
          </w:tcPr>
          <w:p w14:paraId="6C562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FD566" w14:textId="7BACB641" w:rsidR="00A14355" w:rsidRPr="00A14355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Wykorzystuje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teorie socjologiczne do stworzenia narzędzi badawczych i za pomocą nich analizować procesy i zjawiska społeczne</w:t>
            </w:r>
          </w:p>
        </w:tc>
        <w:tc>
          <w:tcPr>
            <w:tcW w:w="1873" w:type="dxa"/>
          </w:tcPr>
          <w:p w14:paraId="262A85FE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A0F21" w:rsidRPr="009C54AE" w14:paraId="21698D64" w14:textId="77777777" w:rsidTr="00F54D2F">
        <w:tc>
          <w:tcPr>
            <w:tcW w:w="1701" w:type="dxa"/>
          </w:tcPr>
          <w:p w14:paraId="2124C19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A247CC1" w14:textId="09B7CC5D" w:rsidR="006A0F21" w:rsidRPr="00BE10A6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Analizuje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przyczyny i przebieg konkretnych procesów i zjawisk społecznych</w:t>
            </w:r>
            <w:r w:rsid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873" w:type="dxa"/>
          </w:tcPr>
          <w:p w14:paraId="04D2ADFE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6A0F21" w:rsidRPr="009C54AE" w14:paraId="0ED210E2" w14:textId="77777777" w:rsidTr="005E6E85">
        <w:tc>
          <w:tcPr>
            <w:tcW w:w="1701" w:type="dxa"/>
          </w:tcPr>
          <w:p w14:paraId="6961FDE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579409" w14:textId="77777777" w:rsidR="006A0F21" w:rsidRPr="009C54AE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rognoz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procesy i zjawiska społeczne z wykorzystaniem metod i narzędzi w zakresie socjologii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0DD711C9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6A0F21" w:rsidRPr="009C54AE" w14:paraId="50B52BFD" w14:textId="77777777" w:rsidTr="005E6E85">
        <w:tc>
          <w:tcPr>
            <w:tcW w:w="1701" w:type="dxa"/>
          </w:tcPr>
          <w:p w14:paraId="2BDE5ECE" w14:textId="77777777" w:rsidR="006A0F21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E7E13A" w14:textId="6FD2D49F" w:rsidR="006A0F21" w:rsidRPr="009C54AE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Przygotowuje p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rojekt badania społecznego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tworzy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narzędzi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badawcz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</w:p>
        </w:tc>
        <w:tc>
          <w:tcPr>
            <w:tcW w:w="1873" w:type="dxa"/>
          </w:tcPr>
          <w:p w14:paraId="36B82020" w14:textId="77777777" w:rsidR="006A0F21" w:rsidRPr="00BE10A6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16563DF" w14:textId="77777777" w:rsidR="00BE10A6" w:rsidRPr="009C54AE" w:rsidRDefault="00BE10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54F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709F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06DC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3E2C39" w14:textId="77777777" w:rsidTr="00923D7D">
        <w:tc>
          <w:tcPr>
            <w:tcW w:w="9639" w:type="dxa"/>
          </w:tcPr>
          <w:p w14:paraId="7A41CC0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F7B8F2" w14:textId="77777777" w:rsidTr="00923D7D">
        <w:tc>
          <w:tcPr>
            <w:tcW w:w="9639" w:type="dxa"/>
          </w:tcPr>
          <w:p w14:paraId="7133595A" w14:textId="6FB692C5" w:rsidR="0085747A" w:rsidRPr="009C54AE" w:rsidRDefault="00C069E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7F01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672A9D" w14:textId="77777777" w:rsidR="0085747A" w:rsidRPr="006863FA" w:rsidRDefault="0085747A" w:rsidP="006863F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3AB000" w14:textId="77777777" w:rsidTr="00923D7D">
        <w:tc>
          <w:tcPr>
            <w:tcW w:w="9639" w:type="dxa"/>
          </w:tcPr>
          <w:p w14:paraId="0EDA85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DDFA2A" w14:textId="77777777" w:rsidTr="00923D7D">
        <w:tc>
          <w:tcPr>
            <w:tcW w:w="9639" w:type="dxa"/>
          </w:tcPr>
          <w:p w14:paraId="167ED5D5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Wprowadzenie do zajęć. Metody badań, podstawowe techniki badawcze i narzędzia. Rodzaje badań. Instytuty badawcze. Sieci ankieterskie. Organizacja badań.</w:t>
            </w:r>
          </w:p>
        </w:tc>
      </w:tr>
      <w:tr w:rsidR="0085747A" w:rsidRPr="009C54AE" w14:paraId="4284AF22" w14:textId="77777777" w:rsidTr="00923D7D">
        <w:tc>
          <w:tcPr>
            <w:tcW w:w="9639" w:type="dxa"/>
          </w:tcPr>
          <w:p w14:paraId="50D2D00F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Praca ankietera – kryteria formalne, cechy osobowościowe i predyspozycje, motywacje i doświadczenie.</w:t>
            </w:r>
          </w:p>
        </w:tc>
      </w:tr>
      <w:tr w:rsidR="0085747A" w:rsidRPr="009C54AE" w14:paraId="5AA35D72" w14:textId="77777777" w:rsidTr="00923D7D">
        <w:tc>
          <w:tcPr>
            <w:tcW w:w="9639" w:type="dxa"/>
          </w:tcPr>
          <w:p w14:paraId="773F8377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Przygotowanie do pracy ankietera – rozmowa wstępna, szkolenie ankietera w poszczególnych badaniach, szkolenia problemowe, profesjonalizacja zajęcia ankietera.</w:t>
            </w:r>
          </w:p>
        </w:tc>
      </w:tr>
      <w:tr w:rsidR="00E20C0E" w:rsidRPr="009C54AE" w14:paraId="1203C8C4" w14:textId="77777777" w:rsidTr="00923D7D">
        <w:tc>
          <w:tcPr>
            <w:tcW w:w="9639" w:type="dxa"/>
          </w:tcPr>
          <w:p w14:paraId="4844C9F0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Aranżacja wywiadów – znaczenie i cele, elementy. Umawianie się z respondentami na wywiad</w:t>
            </w:r>
          </w:p>
        </w:tc>
      </w:tr>
      <w:tr w:rsidR="00E20C0E" w:rsidRPr="009C54AE" w14:paraId="63648CB9" w14:textId="77777777" w:rsidTr="00923D7D">
        <w:tc>
          <w:tcPr>
            <w:tcW w:w="9639" w:type="dxa"/>
          </w:tcPr>
          <w:p w14:paraId="3639D31B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Kwestionariusz wywiadu jako technika standaryzowana – kwestionariusz wywiadu i instrukcja do niego, materiały pomocnicze do wywiadu, standaryzacja narzędzia i standaryzacja warunków wywiadu. Ogólne zasady prowadzenia wywiadu.</w:t>
            </w:r>
          </w:p>
        </w:tc>
      </w:tr>
      <w:tr w:rsidR="00E20C0E" w:rsidRPr="009C54AE" w14:paraId="37BDF31A" w14:textId="77777777" w:rsidTr="00923D7D">
        <w:tc>
          <w:tcPr>
            <w:tcW w:w="9639" w:type="dxa"/>
          </w:tcPr>
          <w:p w14:paraId="23776DD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Scenariusz indywidualnego wywiadu pogłębionego jako narzędzie badawcze – główne zasady przeprowadzenia wywiadu.</w:t>
            </w:r>
          </w:p>
        </w:tc>
      </w:tr>
      <w:tr w:rsidR="00E20C0E" w:rsidRPr="009C54AE" w14:paraId="3862C397" w14:textId="77777777" w:rsidTr="00923D7D">
        <w:tc>
          <w:tcPr>
            <w:tcW w:w="9639" w:type="dxa"/>
          </w:tcPr>
          <w:p w14:paraId="0D23FB0C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Scenariusz zogniskowanego wywiadu grupowego – rola i praca moderatora, warunki i zasady przeprowadzania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badań fokusowych.</w:t>
            </w:r>
          </w:p>
        </w:tc>
      </w:tr>
      <w:tr w:rsidR="00E20C0E" w:rsidRPr="009C54AE" w14:paraId="683E649C" w14:textId="77777777" w:rsidTr="00923D7D">
        <w:tc>
          <w:tcPr>
            <w:tcW w:w="9639" w:type="dxa"/>
          </w:tcPr>
          <w:p w14:paraId="3FF65597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Sztuka zadawania pytań. Dynamika wywiadu – nietypowe sytuacje podczas wywiadu. Zakończenie wywiadu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5F062E9E" w14:textId="77777777" w:rsidTr="00923D7D">
        <w:tc>
          <w:tcPr>
            <w:tcW w:w="9639" w:type="dxa"/>
          </w:tcPr>
          <w:p w14:paraId="3CA69DF2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Wywiady w miejscach publicznych. Badania w instytucjach. Wywiady osobiste z komputerem przenośnym (CAPI). Badania CATI i wywiady przez telefon. Badania </w:t>
            </w:r>
            <w:proofErr w:type="spellStart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trackingowe</w:t>
            </w:r>
            <w:proofErr w:type="spellEnd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6625E5ED" w14:textId="77777777" w:rsidTr="00923D7D">
        <w:tc>
          <w:tcPr>
            <w:tcW w:w="9639" w:type="dxa"/>
          </w:tcPr>
          <w:p w14:paraId="0B375E36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ze specjalnymi kategoriami respondentów. Problemy etyczne związane z pracą ankietera.</w:t>
            </w:r>
          </w:p>
        </w:tc>
      </w:tr>
      <w:tr w:rsidR="00E20C0E" w:rsidRPr="009C54AE" w14:paraId="3689EF02" w14:textId="77777777" w:rsidTr="00923D7D">
        <w:tc>
          <w:tcPr>
            <w:tcW w:w="9639" w:type="dxa"/>
          </w:tcPr>
          <w:p w14:paraId="56F2AAA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Kontrola realizacji badania. Program kontroli jakości pracy ankieterów.</w:t>
            </w:r>
          </w:p>
        </w:tc>
      </w:tr>
    </w:tbl>
    <w:p w14:paraId="64A30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B1714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54D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6A27C4" w14:textId="77777777" w:rsidR="0085747A" w:rsidRPr="009C54AE" w:rsidRDefault="00E20C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analiza tekstów z dyskusją, praca w grupach (</w:t>
      </w:r>
      <w:r w:rsidR="009A2138">
        <w:rPr>
          <w:rFonts w:ascii="Corbel" w:hAnsi="Corbel"/>
          <w:b w:val="0"/>
          <w:smallCaps w:val="0"/>
          <w:szCs w:val="24"/>
        </w:rPr>
        <w:t>przygotowanie w grupach narzędzi badawczych (różnych typów wywiadu</w:t>
      </w:r>
      <w:r>
        <w:rPr>
          <w:rFonts w:ascii="Corbel" w:hAnsi="Corbel"/>
          <w:b w:val="0"/>
          <w:smallCaps w:val="0"/>
          <w:szCs w:val="24"/>
        </w:rPr>
        <w:t>).</w:t>
      </w:r>
    </w:p>
    <w:p w14:paraId="5A845F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5253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767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9FBA6" w14:textId="77777777" w:rsidR="0085747A" w:rsidRPr="006863FA" w:rsidRDefault="0085747A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C5EC985" w14:textId="77777777" w:rsidTr="00C05F44">
        <w:tc>
          <w:tcPr>
            <w:tcW w:w="1985" w:type="dxa"/>
            <w:vAlign w:val="center"/>
          </w:tcPr>
          <w:p w14:paraId="4BD7EE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E6F8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E3B4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F3F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41B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7979" w:rsidRPr="009C54AE" w14:paraId="22BA4661" w14:textId="77777777" w:rsidTr="00C05F44">
        <w:tc>
          <w:tcPr>
            <w:tcW w:w="1985" w:type="dxa"/>
          </w:tcPr>
          <w:p w14:paraId="3B65E82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F871AA5" w14:textId="01217CED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D1611EC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2DA48601" w14:textId="77777777" w:rsidTr="00C05F44">
        <w:tc>
          <w:tcPr>
            <w:tcW w:w="1985" w:type="dxa"/>
          </w:tcPr>
          <w:p w14:paraId="5F2AC13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0642595C" w14:textId="6074B274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3A6AC8C2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73FD4C59" w14:textId="77777777" w:rsidTr="00C05F44">
        <w:tc>
          <w:tcPr>
            <w:tcW w:w="1985" w:type="dxa"/>
          </w:tcPr>
          <w:p w14:paraId="1BB5B1C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472CC5B" w14:textId="3C60D472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3169274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FD059E0" w14:textId="77777777" w:rsidTr="00C05F44">
        <w:tc>
          <w:tcPr>
            <w:tcW w:w="1985" w:type="dxa"/>
          </w:tcPr>
          <w:p w14:paraId="5766D4D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F00F6BB" w14:textId="5BBB359E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306329D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D0098B0" w14:textId="77777777" w:rsidTr="00C05F44">
        <w:tc>
          <w:tcPr>
            <w:tcW w:w="1985" w:type="dxa"/>
          </w:tcPr>
          <w:p w14:paraId="171499A2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568943" w14:textId="606B3A16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EDC85A9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AEE4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5F963" w14:textId="77777777" w:rsidR="00923D7D" w:rsidRDefault="003E1941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297DEF" w14:textId="77777777" w:rsidR="00C069E8" w:rsidRPr="009C54AE" w:rsidRDefault="00C069E8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CE7AF0" w14:textId="77777777" w:rsidTr="6360DE9B">
        <w:tc>
          <w:tcPr>
            <w:tcW w:w="9670" w:type="dxa"/>
          </w:tcPr>
          <w:p w14:paraId="317D2A5A" w14:textId="60C7114F" w:rsidR="0085747A" w:rsidRPr="009C54AE" w:rsidRDefault="009A2138" w:rsidP="6360DE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360DE9B">
              <w:rPr>
                <w:rFonts w:ascii="Corbel" w:hAnsi="Corbel"/>
                <w:b w:val="0"/>
                <w:smallCaps w:val="0"/>
              </w:rPr>
              <w:t xml:space="preserve">Zaliczenie na podstawie aktywności na zajęciach, przygotowania w grupach narzędzi badawczych (różnych typów wywiadu) i </w:t>
            </w:r>
            <w:r w:rsidR="008948C5" w:rsidRPr="6360DE9B">
              <w:rPr>
                <w:rFonts w:ascii="Corbel" w:hAnsi="Corbel"/>
                <w:b w:val="0"/>
                <w:smallCaps w:val="0"/>
              </w:rPr>
              <w:t>przeprowadzenie minimum jednego indywidualnego wywiadu pogłębionego z transkrypcją</w:t>
            </w:r>
            <w:r w:rsidRPr="6360DE9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4F24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912A2" w14:textId="77777777" w:rsidR="0085747A" w:rsidRDefault="0085747A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2918" w14:textId="77777777" w:rsidR="00C069E8" w:rsidRPr="006863FA" w:rsidRDefault="00C069E8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6855F92" w14:textId="77777777" w:rsidTr="003E1941">
        <w:tc>
          <w:tcPr>
            <w:tcW w:w="4962" w:type="dxa"/>
            <w:vAlign w:val="center"/>
          </w:tcPr>
          <w:p w14:paraId="1C8C7E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D766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C33E42" w14:textId="77777777" w:rsidTr="00923D7D">
        <w:tc>
          <w:tcPr>
            <w:tcW w:w="4962" w:type="dxa"/>
          </w:tcPr>
          <w:p w14:paraId="25B06105" w14:textId="0519802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86D5C1" w14:textId="72401BE7" w:rsidR="0085747A" w:rsidRPr="009C54AE" w:rsidRDefault="007A35EF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1797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1D18C11" w14:textId="77777777" w:rsidTr="00923D7D">
        <w:tc>
          <w:tcPr>
            <w:tcW w:w="4962" w:type="dxa"/>
          </w:tcPr>
          <w:p w14:paraId="5A382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6CAA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C9E135" w14:textId="0DF718EC" w:rsidR="00C61DC5" w:rsidRPr="009C54AE" w:rsidRDefault="00A92BF8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E52126" w14:textId="77777777" w:rsidTr="00923D7D">
        <w:tc>
          <w:tcPr>
            <w:tcW w:w="4962" w:type="dxa"/>
          </w:tcPr>
          <w:p w14:paraId="5EF72B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4E0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2C55D2" w14:textId="3683F923" w:rsidR="00C61DC5" w:rsidRPr="009C54AE" w:rsidRDefault="007A35EF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2BF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A40D296" w14:textId="77777777" w:rsidTr="00923D7D">
        <w:tc>
          <w:tcPr>
            <w:tcW w:w="4962" w:type="dxa"/>
          </w:tcPr>
          <w:p w14:paraId="403569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4C906" w14:textId="77777777" w:rsidR="0085747A" w:rsidRPr="009C54AE" w:rsidRDefault="00E17979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770B18D" w14:textId="77777777" w:rsidTr="00923D7D">
        <w:tc>
          <w:tcPr>
            <w:tcW w:w="4962" w:type="dxa"/>
          </w:tcPr>
          <w:p w14:paraId="73DB6B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A7CD02" w14:textId="77777777" w:rsidR="0085747A" w:rsidRPr="009C54AE" w:rsidRDefault="00E17979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830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4228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7D219" w14:textId="77777777" w:rsidR="0085747A" w:rsidRDefault="0071620A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224D71" w14:textId="77777777" w:rsidR="00C069E8" w:rsidRPr="009C54AE" w:rsidRDefault="00C069E8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4D41927A" w14:textId="77777777" w:rsidTr="006863FA">
        <w:trPr>
          <w:trHeight w:val="397"/>
        </w:trPr>
        <w:tc>
          <w:tcPr>
            <w:tcW w:w="4111" w:type="dxa"/>
          </w:tcPr>
          <w:p w14:paraId="1CE3D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AE3C9" w14:textId="5A01CC14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B7277" w14:textId="77777777" w:rsidTr="006863FA">
        <w:trPr>
          <w:trHeight w:val="397"/>
        </w:trPr>
        <w:tc>
          <w:tcPr>
            <w:tcW w:w="4111" w:type="dxa"/>
          </w:tcPr>
          <w:p w14:paraId="679D2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04C5F8" w14:textId="11FF07EA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D321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BA9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3EBE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85747A" w:rsidRPr="009C54AE" w14:paraId="6CC7FDC6" w14:textId="77777777" w:rsidTr="6360DE9B">
        <w:trPr>
          <w:trHeight w:val="397"/>
        </w:trPr>
        <w:tc>
          <w:tcPr>
            <w:tcW w:w="9781" w:type="dxa"/>
          </w:tcPr>
          <w:p w14:paraId="7FDF5E04" w14:textId="775F476B" w:rsidR="00C069E8" w:rsidRPr="004A04B8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360DE9B">
              <w:rPr>
                <w:rFonts w:ascii="Corbel" w:hAnsi="Corbel"/>
                <w:sz w:val="24"/>
                <w:szCs w:val="24"/>
                <w:lang w:val="pl-PL"/>
              </w:rPr>
              <w:t>Literatura podstawowa:</w:t>
            </w:r>
          </w:p>
          <w:p w14:paraId="7B045984" w14:textId="6C4946BB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Fick U.</w:t>
            </w:r>
            <w:r>
              <w:t xml:space="preserve">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Projektowanie badania jakościowego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, Wydawnictwo Naukowe PWN, Warszawa 2016</w:t>
            </w:r>
          </w:p>
          <w:p w14:paraId="3FF87CAF" w14:textId="522B71AA" w:rsidR="00E17979" w:rsidRDefault="00E17979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Barbour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fokusowe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2011.</w:t>
            </w:r>
          </w:p>
          <w:p w14:paraId="67B458CD" w14:textId="7EB76CF4" w:rsidR="008948C5" w:rsidRDefault="008948C5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Gibbs G.,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Analizowanie danych jakościowych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Wydawnictwo Naukowe PWN, Warszawa 201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5DDBC87F" w14:textId="432CCA7B" w:rsidR="00A92BF8" w:rsidRPr="00CE6718" w:rsidRDefault="00A92BF8" w:rsidP="2ABC3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Gruszczyński L., Kwestionariusze w socjologii. Budowa narzędzi do badań </w:t>
            </w:r>
            <w:proofErr w:type="spellStart"/>
            <w:r w:rsidRPr="2ABC33A2">
              <w:rPr>
                <w:rFonts w:ascii="Corbel" w:hAnsi="Corbel"/>
                <w:b w:val="0"/>
                <w:sz w:val="24"/>
                <w:szCs w:val="24"/>
                <w:lang w:val="pl-PL"/>
              </w:rPr>
              <w:t>surveyowych</w:t>
            </w:r>
            <w:proofErr w:type="spellEnd"/>
            <w:r w:rsidRPr="2ABC33A2">
              <w:rPr>
                <w:rFonts w:ascii="Corbel" w:hAnsi="Corbel"/>
                <w:b w:val="0"/>
                <w:sz w:val="24"/>
                <w:szCs w:val="24"/>
                <w:lang w:val="pl-PL"/>
              </w:rPr>
              <w:t>, Katowice 2005.</w:t>
            </w:r>
          </w:p>
          <w:p w14:paraId="3AD42D20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Zogniskowane wywiady grupowe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2001.</w:t>
            </w:r>
          </w:p>
          <w:p w14:paraId="78D3FF83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Jakościowe metody badań marketingowych. Jak zrozumieć konsumenta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 Warszawa 2010.</w:t>
            </w:r>
          </w:p>
          <w:p w14:paraId="7992C637" w14:textId="77777777" w:rsidR="00E17979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Oppenheim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A.,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Kwestionariusze, Wywiady, Pomiary postaw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2004.</w:t>
            </w:r>
          </w:p>
          <w:p w14:paraId="7872FC91" w14:textId="77777777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Siuda P.,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Metody badań online,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Wydawnictwo Katedra, Gdańsk 2016</w:t>
            </w:r>
          </w:p>
          <w:p w14:paraId="77FE2B17" w14:textId="50BE2D00" w:rsidR="008948C5" w:rsidRPr="00CE6718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Sztabiński P.S., Sawicki Z., Sztabiński F., </w:t>
            </w:r>
            <w:proofErr w:type="spellStart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Fieldwork</w:t>
            </w:r>
            <w:proofErr w:type="spellEnd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 xml:space="preserve"> jest sztuką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</w:tc>
      </w:tr>
      <w:tr w:rsidR="0085747A" w:rsidRPr="009C54AE" w14:paraId="1E2362BD" w14:textId="77777777" w:rsidTr="6360DE9B">
        <w:trPr>
          <w:trHeight w:val="397"/>
        </w:trPr>
        <w:tc>
          <w:tcPr>
            <w:tcW w:w="9781" w:type="dxa"/>
          </w:tcPr>
          <w:p w14:paraId="4F5F8ED6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 xml:space="preserve">Literatura uzupełniająca: </w:t>
            </w:r>
          </w:p>
          <w:p w14:paraId="3726C0A1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1FF795F7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Babbie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E.,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społeczne w praktyce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  <w:p w14:paraId="7840DF9F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Konecki K.T., </w:t>
            </w: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Chomczyński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Piotr,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Słownik </w:t>
            </w:r>
            <w:r w:rsid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ocjologii jakościowej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2012.</w:t>
            </w:r>
          </w:p>
          <w:p w14:paraId="6BCFCE1F" w14:textId="77777777" w:rsidR="00E17979" w:rsidRPr="00CE6718" w:rsidRDefault="00E17979" w:rsidP="009A21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Silverman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D., </w:t>
            </w:r>
            <w:r w:rsidRP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Prowadzenie badań jakościowych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Warszawa20</w:t>
            </w:r>
            <w:r w:rsid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08.</w:t>
            </w:r>
          </w:p>
        </w:tc>
      </w:tr>
    </w:tbl>
    <w:p w14:paraId="4E8FC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EB8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396B4" w14:textId="77777777" w:rsidR="0051580D" w:rsidRDefault="0051580D" w:rsidP="00C16ABF">
      <w:pPr>
        <w:spacing w:after="0" w:line="240" w:lineRule="auto"/>
      </w:pPr>
      <w:r>
        <w:separator/>
      </w:r>
    </w:p>
  </w:endnote>
  <w:endnote w:type="continuationSeparator" w:id="0">
    <w:p w14:paraId="74C2F80B" w14:textId="77777777" w:rsidR="0051580D" w:rsidRDefault="005158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E3326" w14:textId="77777777" w:rsidR="0051580D" w:rsidRDefault="0051580D" w:rsidP="00C16ABF">
      <w:pPr>
        <w:spacing w:after="0" w:line="240" w:lineRule="auto"/>
      </w:pPr>
      <w:r>
        <w:separator/>
      </w:r>
    </w:p>
  </w:footnote>
  <w:footnote w:type="continuationSeparator" w:id="0">
    <w:p w14:paraId="07C471DE" w14:textId="77777777" w:rsidR="0051580D" w:rsidRDefault="0051580D" w:rsidP="00C16ABF">
      <w:pPr>
        <w:spacing w:after="0" w:line="240" w:lineRule="auto"/>
      </w:pPr>
      <w:r>
        <w:continuationSeparator/>
      </w:r>
    </w:p>
  </w:footnote>
  <w:footnote w:id="1">
    <w:p w14:paraId="5B70A2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569379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75"/>
    <w:rsid w:val="000048FD"/>
    <w:rsid w:val="000077B4"/>
    <w:rsid w:val="00007F75"/>
    <w:rsid w:val="000157A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D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621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A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4B8"/>
    <w:rsid w:val="004A3EEA"/>
    <w:rsid w:val="004A4D1F"/>
    <w:rsid w:val="004D5282"/>
    <w:rsid w:val="004E6622"/>
    <w:rsid w:val="004F1551"/>
    <w:rsid w:val="004F55A3"/>
    <w:rsid w:val="0050496F"/>
    <w:rsid w:val="00513B6F"/>
    <w:rsid w:val="0051580D"/>
    <w:rsid w:val="00517C63"/>
    <w:rsid w:val="005363C4"/>
    <w:rsid w:val="00536BDE"/>
    <w:rsid w:val="005378ED"/>
    <w:rsid w:val="00543ACC"/>
    <w:rsid w:val="005613F1"/>
    <w:rsid w:val="0056696D"/>
    <w:rsid w:val="0059484D"/>
    <w:rsid w:val="005A0855"/>
    <w:rsid w:val="005A3196"/>
    <w:rsid w:val="005C080F"/>
    <w:rsid w:val="005C55E5"/>
    <w:rsid w:val="005C696A"/>
    <w:rsid w:val="005D47EC"/>
    <w:rsid w:val="005E6E85"/>
    <w:rsid w:val="005F31D2"/>
    <w:rsid w:val="0061029B"/>
    <w:rsid w:val="00617230"/>
    <w:rsid w:val="00621CE1"/>
    <w:rsid w:val="00627FC9"/>
    <w:rsid w:val="0064612C"/>
    <w:rsid w:val="00647FA8"/>
    <w:rsid w:val="00650C5F"/>
    <w:rsid w:val="00654934"/>
    <w:rsid w:val="006620D9"/>
    <w:rsid w:val="00671958"/>
    <w:rsid w:val="00675843"/>
    <w:rsid w:val="0067742E"/>
    <w:rsid w:val="006863FA"/>
    <w:rsid w:val="00696477"/>
    <w:rsid w:val="006A0F21"/>
    <w:rsid w:val="006D050F"/>
    <w:rsid w:val="006D6139"/>
    <w:rsid w:val="006E52A6"/>
    <w:rsid w:val="006E596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EF"/>
    <w:rsid w:val="007A4022"/>
    <w:rsid w:val="007A6E6E"/>
    <w:rsid w:val="007C3299"/>
    <w:rsid w:val="007C3BCC"/>
    <w:rsid w:val="007C4546"/>
    <w:rsid w:val="007D6E56"/>
    <w:rsid w:val="007F0BC3"/>
    <w:rsid w:val="007F4155"/>
    <w:rsid w:val="0081554D"/>
    <w:rsid w:val="0081707E"/>
    <w:rsid w:val="00840AA0"/>
    <w:rsid w:val="008449B3"/>
    <w:rsid w:val="008552A2"/>
    <w:rsid w:val="0085747A"/>
    <w:rsid w:val="00884922"/>
    <w:rsid w:val="00885F64"/>
    <w:rsid w:val="008917F9"/>
    <w:rsid w:val="008948C5"/>
    <w:rsid w:val="008A1D0F"/>
    <w:rsid w:val="008A45F7"/>
    <w:rsid w:val="008B7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3C6"/>
    <w:rsid w:val="008F6E29"/>
    <w:rsid w:val="00916188"/>
    <w:rsid w:val="00923D7D"/>
    <w:rsid w:val="009508DF"/>
    <w:rsid w:val="00950DAC"/>
    <w:rsid w:val="00954A07"/>
    <w:rsid w:val="00987E60"/>
    <w:rsid w:val="00997F14"/>
    <w:rsid w:val="009A16B0"/>
    <w:rsid w:val="009A213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6E"/>
    <w:rsid w:val="00A14355"/>
    <w:rsid w:val="00A155EE"/>
    <w:rsid w:val="00A2245B"/>
    <w:rsid w:val="00A26D57"/>
    <w:rsid w:val="00A30110"/>
    <w:rsid w:val="00A36899"/>
    <w:rsid w:val="00A371F6"/>
    <w:rsid w:val="00A43BF6"/>
    <w:rsid w:val="00A53FA5"/>
    <w:rsid w:val="00A54817"/>
    <w:rsid w:val="00A601C8"/>
    <w:rsid w:val="00A60799"/>
    <w:rsid w:val="00A756CB"/>
    <w:rsid w:val="00A84C85"/>
    <w:rsid w:val="00A863E2"/>
    <w:rsid w:val="00A92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2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66F"/>
    <w:rsid w:val="00BA3D7C"/>
    <w:rsid w:val="00BB520A"/>
    <w:rsid w:val="00BD3869"/>
    <w:rsid w:val="00BD66E9"/>
    <w:rsid w:val="00BD6FF4"/>
    <w:rsid w:val="00BE10A6"/>
    <w:rsid w:val="00BF2C41"/>
    <w:rsid w:val="00C058B4"/>
    <w:rsid w:val="00C05F44"/>
    <w:rsid w:val="00C069E8"/>
    <w:rsid w:val="00C131B5"/>
    <w:rsid w:val="00C16ABF"/>
    <w:rsid w:val="00C170AE"/>
    <w:rsid w:val="00C26CB7"/>
    <w:rsid w:val="00C324C1"/>
    <w:rsid w:val="00C36992"/>
    <w:rsid w:val="00C477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6DD"/>
    <w:rsid w:val="00CE5BAC"/>
    <w:rsid w:val="00CE6718"/>
    <w:rsid w:val="00CF25BE"/>
    <w:rsid w:val="00CF78ED"/>
    <w:rsid w:val="00D02B25"/>
    <w:rsid w:val="00D02EBA"/>
    <w:rsid w:val="00D078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E47"/>
    <w:rsid w:val="00DF320D"/>
    <w:rsid w:val="00DF71C8"/>
    <w:rsid w:val="00E129B8"/>
    <w:rsid w:val="00E17979"/>
    <w:rsid w:val="00E20C0E"/>
    <w:rsid w:val="00E21E7D"/>
    <w:rsid w:val="00E22FBC"/>
    <w:rsid w:val="00E237DB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CA0"/>
    <w:rsid w:val="00F070AB"/>
    <w:rsid w:val="00F17567"/>
    <w:rsid w:val="00F27A7B"/>
    <w:rsid w:val="00F526AF"/>
    <w:rsid w:val="00F54D2F"/>
    <w:rsid w:val="00F617C3"/>
    <w:rsid w:val="00F7066B"/>
    <w:rsid w:val="00F83B28"/>
    <w:rsid w:val="00F974DA"/>
    <w:rsid w:val="00FA46E5"/>
    <w:rsid w:val="00FB7DBA"/>
    <w:rsid w:val="00FC1C25"/>
    <w:rsid w:val="00FC3F45"/>
    <w:rsid w:val="00FD4506"/>
    <w:rsid w:val="00FD503F"/>
    <w:rsid w:val="00FD7589"/>
    <w:rsid w:val="00FF016A"/>
    <w:rsid w:val="00FF1401"/>
    <w:rsid w:val="00FF5E7D"/>
    <w:rsid w:val="108B3AD9"/>
    <w:rsid w:val="24AA4D27"/>
    <w:rsid w:val="27000E0B"/>
    <w:rsid w:val="2ABC33A2"/>
    <w:rsid w:val="3BB4A960"/>
    <w:rsid w:val="4C47B1E9"/>
    <w:rsid w:val="5231804C"/>
    <w:rsid w:val="62374043"/>
    <w:rsid w:val="6317034F"/>
    <w:rsid w:val="6360DE9B"/>
    <w:rsid w:val="707C747B"/>
    <w:rsid w:val="720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313D"/>
  <w15:chartTrackingRefBased/>
  <w15:docId w15:val="{5B2CCFC0-C597-4796-8DF1-0E97112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B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B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5E98-D245-4E4D-B95F-C30095DD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5916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19</cp:revision>
  <cp:lastPrinted>2020-06-08T07:55:00Z</cp:lastPrinted>
  <dcterms:created xsi:type="dcterms:W3CDTF">2020-10-21T09:04:00Z</dcterms:created>
  <dcterms:modified xsi:type="dcterms:W3CDTF">2025-11-05T15:13:00Z</dcterms:modified>
</cp:coreProperties>
</file>